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CD808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F3072">
              <w:t>release</w:t>
            </w:r>
            <w:r w:rsidR="00D7502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F6F9AD6" w:rsidR="00357C5E" w:rsidRDefault="00D75028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4C39C1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016E9F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>2</w:t>
            </w:r>
          </w:p>
        </w:tc>
        <w:tc>
          <w:tcPr>
            <w:tcW w:w="6327" w:type="dxa"/>
          </w:tcPr>
          <w:p w14:paraId="3AE55F2B" w14:textId="4B134538" w:rsidR="00357C5E" w:rsidRDefault="00772235" w:rsidP="00357C5E">
            <w:pPr>
              <w:pStyle w:val="SIComponentTitle"/>
            </w:pPr>
            <w:r w:rsidRPr="00772235">
              <w:t>Store carcase</w:t>
            </w:r>
            <w:r w:rsidR="00E825D0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D6FF42" w14:textId="0F665364" w:rsidR="00772235" w:rsidRPr="00772235" w:rsidRDefault="00772235" w:rsidP="0077223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2235">
              <w:rPr>
                <w:rStyle w:val="SITempText-Green"/>
                <w:color w:val="000000" w:themeColor="text1"/>
                <w:sz w:val="20"/>
              </w:rPr>
              <w:t>This unit describes the skills and knowledge required to move carcases safely and hygienically into and out of freezers and</w:t>
            </w:r>
            <w:r w:rsidR="000F1BBF">
              <w:rPr>
                <w:rStyle w:val="SITempText-Green"/>
                <w:color w:val="000000" w:themeColor="text1"/>
                <w:sz w:val="20"/>
              </w:rPr>
              <w:t>/or</w:t>
            </w:r>
            <w:r w:rsidRPr="00772235">
              <w:rPr>
                <w:rStyle w:val="SITempText-Green"/>
                <w:color w:val="000000" w:themeColor="text1"/>
                <w:sz w:val="20"/>
              </w:rPr>
              <w:t xml:space="preserve"> chillers using a rail system.</w:t>
            </w:r>
          </w:p>
          <w:p w14:paraId="0F9FF0DD" w14:textId="24AE867E" w:rsidR="00772235" w:rsidRPr="00772235" w:rsidRDefault="00AE6F9F" w:rsidP="0077223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772235" w:rsidRPr="00772235">
              <w:rPr>
                <w:rStyle w:val="SITempText-Green"/>
                <w:color w:val="000000" w:themeColor="text1"/>
                <w:sz w:val="20"/>
              </w:rPr>
              <w:t xml:space="preserve">in large-scale chiller </w:t>
            </w:r>
            <w:r w:rsidR="00E01862">
              <w:rPr>
                <w:rStyle w:val="SITempText-Green"/>
                <w:color w:val="000000" w:themeColor="text1"/>
                <w:sz w:val="20"/>
              </w:rPr>
              <w:t>and/</w:t>
            </w:r>
            <w:r w:rsidR="00772235" w:rsidRPr="00772235">
              <w:rPr>
                <w:rStyle w:val="SITempText-Green"/>
                <w:color w:val="000000" w:themeColor="text1"/>
                <w:sz w:val="20"/>
              </w:rPr>
              <w:t>or freezer storage facilities</w:t>
            </w:r>
            <w:r w:rsidR="00815E94">
              <w:rPr>
                <w:rStyle w:val="SITempText-Green"/>
                <w:color w:val="000000" w:themeColor="text1"/>
                <w:sz w:val="20"/>
              </w:rPr>
              <w:t xml:space="preserve"> at meat processing</w:t>
            </w:r>
            <w:r w:rsidR="00713A78">
              <w:rPr>
                <w:rStyle w:val="SITempText-Green"/>
                <w:color w:val="000000" w:themeColor="text1"/>
                <w:sz w:val="20"/>
              </w:rPr>
              <w:t xml:space="preserve">, wholesaling or retailing </w:t>
            </w:r>
            <w:r w:rsidR="00C65347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815E94">
              <w:rPr>
                <w:rStyle w:val="SITempText-Green"/>
                <w:color w:val="000000" w:themeColor="text1"/>
                <w:sz w:val="20"/>
              </w:rPr>
              <w:t>.</w:t>
            </w:r>
            <w:r w:rsidR="00FF6EA1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67A29FE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C39C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638904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59CF7B4" w:rsidR="00C65347" w:rsidRDefault="00C6534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304F4">
        <w:trPr>
          <w:trHeight w:val="401"/>
        </w:trPr>
        <w:tc>
          <w:tcPr>
            <w:tcW w:w="2689" w:type="dxa"/>
          </w:tcPr>
          <w:p w14:paraId="200766C1" w14:textId="7EAF922C" w:rsidR="00715042" w:rsidRPr="00715042" w:rsidRDefault="00D9385D" w:rsidP="00F304F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7595FDF" w:rsidR="00BE46B2" w:rsidRDefault="004C39C1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75028" w14:paraId="733FF920" w14:textId="77777777" w:rsidTr="006F1F0E">
        <w:tc>
          <w:tcPr>
            <w:tcW w:w="2689" w:type="dxa"/>
          </w:tcPr>
          <w:p w14:paraId="08A253C1" w14:textId="77777777" w:rsidR="00D75028" w:rsidRDefault="00D75028" w:rsidP="006F1F0E">
            <w:pPr>
              <w:pStyle w:val="SIText"/>
            </w:pPr>
            <w:bookmarkStart w:id="0" w:name="_Hlk159495976"/>
            <w:r>
              <w:t>1. Prepare for work</w:t>
            </w:r>
          </w:p>
        </w:tc>
        <w:tc>
          <w:tcPr>
            <w:tcW w:w="6327" w:type="dxa"/>
          </w:tcPr>
          <w:p w14:paraId="5673DA85" w14:textId="65DC98E1" w:rsidR="00D75028" w:rsidRDefault="00D75028" w:rsidP="006F1F0E">
            <w:pPr>
              <w:pStyle w:val="SIText"/>
            </w:pPr>
            <w:r>
              <w:t xml:space="preserve">1.1 Identify work instruction for storing </w:t>
            </w:r>
            <w:r w:rsidR="00084EF2">
              <w:t>carcases</w:t>
            </w:r>
          </w:p>
          <w:p w14:paraId="3592FE21" w14:textId="6C27A4CA" w:rsidR="00D75028" w:rsidRDefault="00D75028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32BFB59" w14:textId="61645A77" w:rsidR="00D75028" w:rsidRDefault="00D75028" w:rsidP="006F1F0E">
            <w:pPr>
              <w:pStyle w:val="SIText"/>
            </w:pPr>
            <w:r>
              <w:t xml:space="preserve">1.3 Identify hygiene and </w:t>
            </w:r>
            <w:r w:rsidR="009B4E6E">
              <w:t>sanitation</w:t>
            </w:r>
            <w:r>
              <w:t>, and food safety requirements for process</w:t>
            </w:r>
          </w:p>
          <w:p w14:paraId="7F00C951" w14:textId="77777777" w:rsidR="00D75028" w:rsidRDefault="00D75028" w:rsidP="006F1F0E">
            <w:pPr>
              <w:pStyle w:val="SIText"/>
            </w:pPr>
            <w:r>
              <w:t>1.4 Identify safe manual handling techniques</w:t>
            </w:r>
          </w:p>
          <w:p w14:paraId="29566A7D" w14:textId="0AA2E509" w:rsidR="00C65347" w:rsidRDefault="00C65347" w:rsidP="006F1F0E">
            <w:pPr>
              <w:pStyle w:val="SIText"/>
            </w:pPr>
            <w:r w:rsidRPr="00C65347">
              <w:t xml:space="preserve">1.5 </w:t>
            </w:r>
            <w:r>
              <w:t>Identify</w:t>
            </w:r>
            <w:r w:rsidRPr="00C65347">
              <w:t xml:space="preserve"> the escape procedure if locked in a </w:t>
            </w:r>
            <w:r w:rsidR="000F1BBF">
              <w:t xml:space="preserve">freezer </w:t>
            </w:r>
            <w:r w:rsidR="00E01862">
              <w:t>and/</w:t>
            </w:r>
            <w:r w:rsidR="000F1BBF">
              <w:t xml:space="preserve">or </w:t>
            </w:r>
            <w:r w:rsidRPr="00C65347">
              <w:t>chiller</w:t>
            </w:r>
          </w:p>
        </w:tc>
      </w:tr>
      <w:bookmarkEnd w:id="0"/>
      <w:tr w:rsidR="00F1797B" w14:paraId="1915290A" w14:textId="77777777" w:rsidTr="000F31BE">
        <w:tc>
          <w:tcPr>
            <w:tcW w:w="2689" w:type="dxa"/>
          </w:tcPr>
          <w:p w14:paraId="4CA92DE3" w14:textId="66D7E514" w:rsidR="00F1797B" w:rsidRDefault="00D75028" w:rsidP="00F1797B">
            <w:pPr>
              <w:pStyle w:val="SIText"/>
            </w:pPr>
            <w:r>
              <w:t>2</w:t>
            </w:r>
            <w:r w:rsidR="00F1797B">
              <w:t xml:space="preserve">. Store </w:t>
            </w:r>
            <w:r w:rsidR="00084EF2">
              <w:t>carcases</w:t>
            </w:r>
          </w:p>
        </w:tc>
        <w:tc>
          <w:tcPr>
            <w:tcW w:w="6327" w:type="dxa"/>
          </w:tcPr>
          <w:p w14:paraId="025CD3D5" w14:textId="23EDA684" w:rsidR="006557ED" w:rsidRDefault="006557ED" w:rsidP="006557ED">
            <w:pPr>
              <w:pStyle w:val="SIText"/>
            </w:pPr>
            <w:r>
              <w:t xml:space="preserve">2.1 Identify carcases for storage in appropriate area </w:t>
            </w:r>
          </w:p>
          <w:p w14:paraId="4B289D8F" w14:textId="037C2921" w:rsidR="00F1797B" w:rsidRDefault="00D75028" w:rsidP="00F1797B">
            <w:pPr>
              <w:pStyle w:val="SIText"/>
            </w:pPr>
            <w:r>
              <w:t>2</w:t>
            </w:r>
            <w:r w:rsidR="00F1797B">
              <w:t>.</w:t>
            </w:r>
            <w:r w:rsidR="006557ED">
              <w:t xml:space="preserve">2 </w:t>
            </w:r>
            <w:r w:rsidR="00F1797B">
              <w:t xml:space="preserve">Use rails to transfer carcase to </w:t>
            </w:r>
            <w:r w:rsidR="00AE6F9F">
              <w:t xml:space="preserve">designated </w:t>
            </w:r>
            <w:r w:rsidR="00F1797B">
              <w:t>storage area</w:t>
            </w:r>
            <w:r w:rsidR="006557ED">
              <w:t xml:space="preserve"> following workplace requirements</w:t>
            </w:r>
          </w:p>
          <w:p w14:paraId="429B6B47" w14:textId="443522FC" w:rsidR="00C65347" w:rsidRDefault="006557ED" w:rsidP="00F1797B">
            <w:pPr>
              <w:pStyle w:val="SIText"/>
            </w:pPr>
            <w:r>
              <w:t xml:space="preserve">2.3 </w:t>
            </w:r>
            <w:r w:rsidR="00C65347" w:rsidRPr="00C65347">
              <w:t xml:space="preserve">Check temperature of freezer </w:t>
            </w:r>
            <w:r w:rsidR="00E01862">
              <w:t>and/</w:t>
            </w:r>
            <w:r w:rsidR="00C65347" w:rsidRPr="00C65347">
              <w:t>or chiller is operating before loading carcases</w:t>
            </w:r>
            <w:r w:rsidR="00C65347">
              <w:t>, following</w:t>
            </w:r>
            <w:r w:rsidR="00C65347" w:rsidRPr="00C65347">
              <w:t xml:space="preserve"> workplace and regulatory requirements </w:t>
            </w:r>
          </w:p>
          <w:p w14:paraId="6985D3E9" w14:textId="77777777" w:rsidR="00F1797B" w:rsidRDefault="00D75028" w:rsidP="00F1797B">
            <w:pPr>
              <w:pStyle w:val="SIText"/>
            </w:pPr>
            <w:r>
              <w:t>2</w:t>
            </w:r>
            <w:r w:rsidR="00F1797B">
              <w:t>.</w:t>
            </w:r>
            <w:r w:rsidR="006557ED">
              <w:t xml:space="preserve">4 </w:t>
            </w:r>
            <w:r w:rsidR="00F1797B">
              <w:t xml:space="preserve">Meet workplace health and safety requirements related to working in cold areas </w:t>
            </w:r>
          </w:p>
          <w:p w14:paraId="11523057" w14:textId="0CB2A9D0" w:rsidR="00C65347" w:rsidRDefault="00C65347" w:rsidP="00F1797B">
            <w:pPr>
              <w:pStyle w:val="SIText"/>
            </w:pPr>
            <w:r>
              <w:lastRenderedPageBreak/>
              <w:t xml:space="preserve">2.5 </w:t>
            </w:r>
            <w:r w:rsidRPr="00C65347">
              <w:t>Store carcase</w:t>
            </w:r>
            <w:r w:rsidR="00F71116">
              <w:t>s</w:t>
            </w:r>
            <w:r w:rsidRPr="00C65347">
              <w:t xml:space="preserve"> at </w:t>
            </w:r>
            <w:r w:rsidR="00F71116">
              <w:t>designated</w:t>
            </w:r>
            <w:r w:rsidR="00F71116" w:rsidRPr="00C65347">
              <w:t xml:space="preserve"> </w:t>
            </w:r>
            <w:r w:rsidRPr="00C65347">
              <w:t xml:space="preserve">temperature </w:t>
            </w:r>
            <w:r>
              <w:t>following</w:t>
            </w:r>
            <w:r w:rsidRPr="00C65347">
              <w:t xml:space="preserve"> workplace and regulatory requirements</w:t>
            </w:r>
          </w:p>
        </w:tc>
      </w:tr>
    </w:tbl>
    <w:p w14:paraId="11BF45B8" w14:textId="77777777" w:rsidR="00C014B0" w:rsidRDefault="00C014B0" w:rsidP="00C014B0">
      <w:pPr>
        <w:rPr>
          <w:ins w:id="1" w:author="Jenni Oldfield" w:date="2025-11-12T10:52:00Z" w16du:dateUtc="2025-11-11T23:52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014B0" w:rsidRPr="00C32CE5" w:rsidDel="00B90F7C" w14:paraId="60128368" w14:textId="2CAF7F26" w:rsidTr="0020652E">
        <w:trPr>
          <w:ins w:id="2" w:author="Jenni Oldfield" w:date="2025-11-12T10:52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4CAD" w14:textId="30CB6086" w:rsidR="00C014B0" w:rsidRPr="00C32CE5" w:rsidDel="00B90F7C" w:rsidRDefault="00C014B0" w:rsidP="0020652E">
            <w:pPr>
              <w:spacing w:after="160" w:line="259" w:lineRule="auto"/>
              <w:rPr>
                <w:ins w:id="3" w:author="Jenni Oldfield" w:date="2025-11-12T10:52:00Z" w16du:dateUtc="2025-11-11T23:52:00Z"/>
                <w:moveFrom w:id="4" w:author="Lucinda O'Brien" w:date="2025-11-13T10:23:00Z" w16du:dateUtc="2025-11-12T23:23:00Z"/>
                <w:b/>
              </w:rPr>
            </w:pPr>
            <w:moveFromRangeStart w:id="5" w:author="Lucinda O'Brien" w:date="2025-11-13T10:23:00Z" w:name="move213921840"/>
            <w:moveFrom w:id="6" w:author="Lucinda O'Brien" w:date="2025-11-13T10:23:00Z" w16du:dateUtc="2025-11-12T23:23:00Z">
              <w:ins w:id="7" w:author="Jenni Oldfield" w:date="2025-11-12T10:52:00Z" w16du:dateUtc="2025-11-11T23:52:00Z">
                <w:r w:rsidRPr="00C32CE5" w:rsidDel="00B90F7C">
                  <w:rPr>
                    <w:b/>
                  </w:rPr>
                  <w:t xml:space="preserve">Range </w:t>
                </w:r>
                <w:r w:rsidDel="00B90F7C">
                  <w:rPr>
                    <w:b/>
                  </w:rPr>
                  <w:t>o</w:t>
                </w:r>
                <w:r w:rsidRPr="00C32CE5" w:rsidDel="00B90F7C">
                  <w:rPr>
                    <w:b/>
                  </w:rPr>
                  <w:t>f Conditions</w:t>
                </w:r>
              </w:ins>
            </w:moveFrom>
          </w:p>
          <w:p w14:paraId="11A488D4" w14:textId="19B525B6" w:rsidR="00C014B0" w:rsidRPr="002D6693" w:rsidDel="00B90F7C" w:rsidRDefault="00C014B0" w:rsidP="0020652E">
            <w:pPr>
              <w:pStyle w:val="SIText-Italics"/>
              <w:rPr>
                <w:ins w:id="8" w:author="Jenni Oldfield" w:date="2025-11-12T10:52:00Z" w16du:dateUtc="2025-11-11T23:52:00Z"/>
                <w:moveFrom w:id="9" w:author="Lucinda O'Brien" w:date="2025-11-13T10:23:00Z" w16du:dateUtc="2025-11-12T23:23:00Z"/>
              </w:rPr>
            </w:pPr>
            <w:moveFrom w:id="10" w:author="Lucinda O'Brien" w:date="2025-11-13T10:23:00Z" w16du:dateUtc="2025-11-12T23:23:00Z">
              <w:ins w:id="11" w:author="Jenni Oldfield" w:date="2025-11-12T10:52:00Z" w16du:dateUtc="2025-11-11T23:52:00Z">
                <w:r w:rsidRPr="002D6693" w:rsidDel="00B90F7C">
                  <w:t xml:space="preserve">This section specifies different work environments and conditions </w:t>
                </w:r>
                <w:r w:rsidDel="00B90F7C">
                  <w:t>in which the task may be performed</w:t>
                </w:r>
                <w:r w:rsidRPr="002D6693" w:rsidDel="00B90F7C">
                  <w:t xml:space="preserve">. </w:t>
                </w:r>
              </w:ins>
            </w:moveFrom>
          </w:p>
          <w:p w14:paraId="7021E9C8" w14:textId="72F7EF98" w:rsidR="00C014B0" w:rsidRPr="00C32CE5" w:rsidDel="00B90F7C" w:rsidRDefault="00C014B0" w:rsidP="0020652E">
            <w:pPr>
              <w:pStyle w:val="SIText-Italics"/>
              <w:rPr>
                <w:ins w:id="12" w:author="Jenni Oldfield" w:date="2025-11-12T10:52:00Z" w16du:dateUtc="2025-11-11T23:52:00Z"/>
                <w:moveFrom w:id="13" w:author="Lucinda O'Brien" w:date="2025-11-13T10:23:00Z" w16du:dateUtc="2025-11-12T23:23:00Z"/>
              </w:rPr>
            </w:pPr>
            <w:moveFrom w:id="14" w:author="Lucinda O'Brien" w:date="2025-11-13T10:23:00Z" w16du:dateUtc="2025-11-12T23:23:00Z">
              <w:ins w:id="15" w:author="Jenni Oldfield" w:date="2025-11-12T10:52:00Z" w16du:dateUtc="2025-11-11T23:52:00Z">
                <w:r w:rsidRPr="002D6693" w:rsidDel="00B90F7C">
                  <w:t xml:space="preserve">This unit must be delivered in one of the following </w:t>
                </w:r>
                <w:r w:rsidDel="00B90F7C">
                  <w:t>registered meat processing wor</w:t>
                </w:r>
                <w:r w:rsidRPr="002D6693" w:rsidDel="00B90F7C">
                  <w:t>k environments.</w:t>
                </w:r>
              </w:ins>
            </w:moveFrom>
          </w:p>
        </w:tc>
      </w:tr>
      <w:tr w:rsidR="00C014B0" w:rsidRPr="00C32CE5" w:rsidDel="00B90F7C" w14:paraId="395A5A75" w14:textId="77CCEC47" w:rsidTr="0020652E">
        <w:trPr>
          <w:ins w:id="16" w:author="Jenni Oldfield" w:date="2025-11-12T10:52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82065" w14:textId="172ED758" w:rsidR="00C014B0" w:rsidRPr="00C32CE5" w:rsidDel="00B90F7C" w:rsidRDefault="00C014B0" w:rsidP="0020652E">
            <w:pPr>
              <w:pStyle w:val="SIText"/>
              <w:rPr>
                <w:ins w:id="17" w:author="Jenni Oldfield" w:date="2025-11-12T10:52:00Z" w16du:dateUtc="2025-11-11T23:52:00Z"/>
                <w:moveFrom w:id="18" w:author="Lucinda O'Brien" w:date="2025-11-13T10:23:00Z" w16du:dateUtc="2025-11-12T23:23:00Z"/>
              </w:rPr>
            </w:pPr>
            <w:moveFrom w:id="19" w:author="Lucinda O'Brien" w:date="2025-11-13T10:23:00Z" w16du:dateUtc="2025-11-12T23:23:00Z">
              <w:ins w:id="20" w:author="Jenni Oldfield" w:date="2025-11-12T10:52:00Z" w16du:dateUtc="2025-11-11T23:52:00Z">
                <w:r w:rsidRPr="00C32CE5" w:rsidDel="00B90F7C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A6F3" w14:textId="7CECEAC1" w:rsidR="00C014B0" w:rsidRPr="00C32CE5" w:rsidDel="00B90F7C" w:rsidRDefault="00C014B0" w:rsidP="0020652E">
            <w:pPr>
              <w:pStyle w:val="SIBulletList1"/>
              <w:rPr>
                <w:ins w:id="21" w:author="Jenni Oldfield" w:date="2025-11-12T10:52:00Z" w16du:dateUtc="2025-11-11T23:52:00Z"/>
                <w:moveFrom w:id="22" w:author="Lucinda O'Brien" w:date="2025-11-13T10:23:00Z" w16du:dateUtc="2025-11-12T23:23:00Z"/>
              </w:rPr>
            </w:pPr>
            <w:moveFrom w:id="23" w:author="Lucinda O'Brien" w:date="2025-11-13T10:23:00Z" w16du:dateUtc="2025-11-12T23:23:00Z">
              <w:ins w:id="24" w:author="Jenni Oldfield" w:date="2025-11-12T10:52:00Z" w16du:dateUtc="2025-11-11T23:52:00Z">
                <w:r w:rsidRPr="00C32CE5" w:rsidDel="00B90F7C">
                  <w:t xml:space="preserve">operating fewer than four days a week with a small throughput for one or more, small or large, species, or </w:t>
                </w:r>
              </w:ins>
            </w:moveFrom>
          </w:p>
          <w:p w14:paraId="7E846D19" w14:textId="4771E78D" w:rsidR="00C014B0" w:rsidRPr="00C32CE5" w:rsidDel="00B90F7C" w:rsidRDefault="00C014B0" w:rsidP="0020652E">
            <w:pPr>
              <w:pStyle w:val="SIBulletList1"/>
              <w:rPr>
                <w:ins w:id="25" w:author="Jenni Oldfield" w:date="2025-11-12T10:52:00Z" w16du:dateUtc="2025-11-11T23:52:00Z"/>
                <w:moveFrom w:id="26" w:author="Lucinda O'Brien" w:date="2025-11-13T10:23:00Z" w16du:dateUtc="2025-11-12T23:23:00Z"/>
                <w:i/>
              </w:rPr>
            </w:pPr>
            <w:moveFrom w:id="27" w:author="Lucinda O'Brien" w:date="2025-11-13T10:23:00Z" w16du:dateUtc="2025-11-12T23:23:00Z">
              <w:ins w:id="28" w:author="Jenni Oldfield" w:date="2025-11-12T10:52:00Z" w16du:dateUtc="2025-11-11T23:52:00Z">
                <w:r w:rsidRPr="00C32CE5" w:rsidDel="00B90F7C">
                  <w:t>employing fewer than four workers on the processing floor</w:t>
                </w:r>
              </w:ins>
            </w:moveFrom>
          </w:p>
        </w:tc>
      </w:tr>
      <w:tr w:rsidR="00C014B0" w:rsidRPr="00C32CE5" w:rsidDel="00B90F7C" w14:paraId="12742700" w14:textId="1F39503F" w:rsidTr="0020652E">
        <w:trPr>
          <w:ins w:id="29" w:author="Jenni Oldfield" w:date="2025-11-12T10:52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1671" w14:textId="6253546F" w:rsidR="00C014B0" w:rsidRPr="00C32CE5" w:rsidDel="00B90F7C" w:rsidRDefault="00C014B0" w:rsidP="0020652E">
            <w:pPr>
              <w:pStyle w:val="SIText"/>
              <w:rPr>
                <w:ins w:id="30" w:author="Jenni Oldfield" w:date="2025-11-12T10:52:00Z" w16du:dateUtc="2025-11-11T23:52:00Z"/>
                <w:moveFrom w:id="31" w:author="Lucinda O'Brien" w:date="2025-11-13T10:23:00Z" w16du:dateUtc="2025-11-12T23:23:00Z"/>
              </w:rPr>
            </w:pPr>
            <w:moveFrom w:id="32" w:author="Lucinda O'Brien" w:date="2025-11-13T10:23:00Z" w16du:dateUtc="2025-11-12T23:23:00Z">
              <w:ins w:id="33" w:author="Jenni Oldfield" w:date="2025-11-12T10:52:00Z" w16du:dateUtc="2025-11-11T23:52:00Z">
                <w:r w:rsidRPr="00C32CE5" w:rsidDel="00B90F7C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C205" w14:textId="3D98CF47" w:rsidR="00C014B0" w:rsidRPr="00C32CE5" w:rsidDel="00B90F7C" w:rsidRDefault="00C014B0" w:rsidP="0020652E">
            <w:pPr>
              <w:pStyle w:val="SIBulletList1"/>
              <w:rPr>
                <w:ins w:id="34" w:author="Jenni Oldfield" w:date="2025-11-12T10:52:00Z" w16du:dateUtc="2025-11-11T23:52:00Z"/>
                <w:moveFrom w:id="35" w:author="Lucinda O'Brien" w:date="2025-11-13T10:23:00Z" w16du:dateUtc="2025-11-12T23:23:00Z"/>
              </w:rPr>
            </w:pPr>
            <w:moveFrom w:id="36" w:author="Lucinda O'Brien" w:date="2025-11-13T10:23:00Z" w16du:dateUtc="2025-11-12T23:23:00Z">
              <w:ins w:id="37" w:author="Jenni Oldfield" w:date="2025-11-12T10:52:00Z" w16du:dateUtc="2025-11-11T23:52:00Z">
                <w:r w:rsidRPr="00C32CE5" w:rsidDel="00B90F7C">
                  <w:t xml:space="preserve">operating more than four days a week with a throughput for one or more, small or large, species, or </w:t>
                </w:r>
              </w:ins>
            </w:moveFrom>
          </w:p>
          <w:p w14:paraId="19BA12E9" w14:textId="0E6DA400" w:rsidR="00C014B0" w:rsidRPr="00C32CE5" w:rsidDel="00B90F7C" w:rsidRDefault="00C014B0" w:rsidP="0020652E">
            <w:pPr>
              <w:pStyle w:val="SIBulletList1"/>
              <w:rPr>
                <w:ins w:id="38" w:author="Jenni Oldfield" w:date="2025-11-12T10:52:00Z" w16du:dateUtc="2025-11-11T23:52:00Z"/>
                <w:moveFrom w:id="39" w:author="Lucinda O'Brien" w:date="2025-11-13T10:23:00Z" w16du:dateUtc="2025-11-12T23:23:00Z"/>
              </w:rPr>
            </w:pPr>
            <w:moveFrom w:id="40" w:author="Lucinda O'Brien" w:date="2025-11-13T10:23:00Z" w16du:dateUtc="2025-11-12T23:23:00Z">
              <w:ins w:id="41" w:author="Jenni Oldfield" w:date="2025-11-12T10:52:00Z" w16du:dateUtc="2025-11-11T23:52:00Z">
                <w:r w:rsidRPr="00C32CE5" w:rsidDel="00B90F7C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6F9F" w14:paraId="42F81C72" w14:textId="77777777" w:rsidTr="006F1F0E">
        <w:tc>
          <w:tcPr>
            <w:tcW w:w="2689" w:type="dxa"/>
          </w:tcPr>
          <w:p w14:paraId="20EF8970" w14:textId="77777777" w:rsidR="00AE6F9F" w:rsidRPr="00042300" w:rsidRDefault="00AE6F9F" w:rsidP="006F1F0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20785240" w14:textId="4BFF265A" w:rsidR="00AE6F9F" w:rsidRPr="00042300" w:rsidRDefault="00AE6F9F" w:rsidP="006F1F0E">
            <w:pPr>
              <w:pStyle w:val="SIBulletList1"/>
            </w:pPr>
            <w:r>
              <w:t>Interpret workplace requirements</w:t>
            </w:r>
          </w:p>
        </w:tc>
      </w:tr>
      <w:tr w:rsidR="00AE6F9F" w14:paraId="5690694A" w14:textId="77777777" w:rsidTr="006F1F0E">
        <w:tc>
          <w:tcPr>
            <w:tcW w:w="2689" w:type="dxa"/>
          </w:tcPr>
          <w:p w14:paraId="4907E00D" w14:textId="77777777" w:rsidR="00AE6F9F" w:rsidRPr="00042300" w:rsidRDefault="00AE6F9F" w:rsidP="006F1F0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11F370C2" w14:textId="598598D2" w:rsidR="00AE6F9F" w:rsidRDefault="00AE6F9F" w:rsidP="00AE6F9F">
            <w:pPr>
              <w:pStyle w:val="SIBulletList1"/>
            </w:pPr>
            <w:r w:rsidRPr="00F304F4">
              <w:t>Interpret storeroom temperature gauges (°C)</w:t>
            </w:r>
          </w:p>
          <w:p w14:paraId="241862BB" w14:textId="7544834F" w:rsidR="006557ED" w:rsidRPr="00AE6F9F" w:rsidRDefault="006557ED" w:rsidP="00AE6F9F">
            <w:pPr>
              <w:pStyle w:val="SIBulletList1"/>
            </w:pPr>
            <w:r>
              <w:t xml:space="preserve">Record storeroom temperatures </w:t>
            </w:r>
            <w:r w:rsidRPr="006F1F0E">
              <w:t>(°C)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23:00Z" w16du:dateUtc="2025-11-12T23:23:00Z"/>
        </w:rPr>
      </w:pPr>
    </w:p>
    <w:tbl>
      <w:tblPr>
        <w:tblStyle w:val="TableGrid"/>
        <w:tblpPr w:leftFromText="180" w:rightFromText="180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0F7C" w:rsidRPr="00C32CE5" w14:paraId="4DA1ED36" w14:textId="77777777" w:rsidTr="00B90F7C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35DC" w14:textId="77777777" w:rsidR="00B90F7C" w:rsidRPr="00C32CE5" w:rsidRDefault="00B90F7C" w:rsidP="00B90F7C">
            <w:pPr>
              <w:spacing w:after="160" w:line="259" w:lineRule="auto"/>
              <w:rPr>
                <w:moveTo w:id="43" w:author="Lucinda O'Brien" w:date="2025-11-13T10:23:00Z" w16du:dateUtc="2025-11-12T23:23:00Z"/>
                <w:b/>
              </w:rPr>
            </w:pPr>
            <w:moveToRangeStart w:id="44" w:author="Lucinda O'Brien" w:date="2025-11-13T10:23:00Z" w:name="move213921840"/>
            <w:moveTo w:id="45" w:author="Lucinda O'Brien" w:date="2025-11-13T10:23:00Z" w16du:dateUtc="2025-11-12T23:23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3FC722DF" w14:textId="77777777" w:rsidR="00B90F7C" w:rsidRPr="002D6693" w:rsidRDefault="00B90F7C" w:rsidP="00B90F7C">
            <w:pPr>
              <w:pStyle w:val="SIText-Italics"/>
              <w:rPr>
                <w:moveTo w:id="46" w:author="Lucinda O'Brien" w:date="2025-11-13T10:23:00Z" w16du:dateUtc="2025-11-12T23:23:00Z"/>
              </w:rPr>
            </w:pPr>
            <w:moveTo w:id="47" w:author="Lucinda O'Brien" w:date="2025-11-13T10:23:00Z" w16du:dateUtc="2025-11-12T23:23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59198DB" w14:textId="77777777" w:rsidR="00B90F7C" w:rsidRPr="00C32CE5" w:rsidRDefault="00B90F7C" w:rsidP="00B90F7C">
            <w:pPr>
              <w:pStyle w:val="SIText-Italics"/>
              <w:rPr>
                <w:moveTo w:id="48" w:author="Lucinda O'Brien" w:date="2025-11-13T10:23:00Z" w16du:dateUtc="2025-11-12T23:23:00Z"/>
              </w:rPr>
            </w:pPr>
            <w:moveTo w:id="49" w:author="Lucinda O'Brien" w:date="2025-11-13T10:23:00Z" w16du:dateUtc="2025-11-12T23:23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B90F7C" w:rsidRPr="00C32CE5" w14:paraId="380B344F" w14:textId="77777777" w:rsidTr="00B90F7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20C9" w14:textId="77777777" w:rsidR="00B90F7C" w:rsidRPr="00C32CE5" w:rsidRDefault="00B90F7C" w:rsidP="00B90F7C">
            <w:pPr>
              <w:pStyle w:val="SIText"/>
              <w:rPr>
                <w:moveTo w:id="50" w:author="Lucinda O'Brien" w:date="2025-11-13T10:23:00Z" w16du:dateUtc="2025-11-12T23:23:00Z"/>
              </w:rPr>
            </w:pPr>
            <w:moveTo w:id="51" w:author="Lucinda O'Brien" w:date="2025-11-13T10:23:00Z" w16du:dateUtc="2025-11-12T23:23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95A3" w14:textId="77777777" w:rsidR="00B90F7C" w:rsidRPr="00C32CE5" w:rsidRDefault="00B90F7C" w:rsidP="00B90F7C">
            <w:pPr>
              <w:pStyle w:val="SIBulletList1"/>
              <w:rPr>
                <w:moveTo w:id="52" w:author="Lucinda O'Brien" w:date="2025-11-13T10:23:00Z" w16du:dateUtc="2025-11-12T23:23:00Z"/>
              </w:rPr>
            </w:pPr>
            <w:moveTo w:id="53" w:author="Lucinda O'Brien" w:date="2025-11-13T10:23:00Z" w16du:dateUtc="2025-11-12T23:23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391D6728" w14:textId="77777777" w:rsidR="00B90F7C" w:rsidRPr="00C32CE5" w:rsidRDefault="00B90F7C" w:rsidP="00B90F7C">
            <w:pPr>
              <w:pStyle w:val="SIBulletList1"/>
              <w:rPr>
                <w:moveTo w:id="54" w:author="Lucinda O'Brien" w:date="2025-11-13T10:23:00Z" w16du:dateUtc="2025-11-12T23:23:00Z"/>
                <w:i/>
              </w:rPr>
            </w:pPr>
            <w:moveTo w:id="55" w:author="Lucinda O'Brien" w:date="2025-11-13T10:23:00Z" w16du:dateUtc="2025-11-12T23:23:00Z">
              <w:r w:rsidRPr="00C32CE5">
                <w:t>employing fewer than four workers on the processing floor</w:t>
              </w:r>
            </w:moveTo>
          </w:p>
        </w:tc>
      </w:tr>
      <w:tr w:rsidR="00B90F7C" w:rsidRPr="00C32CE5" w14:paraId="38B86F17" w14:textId="77777777" w:rsidTr="00B90F7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9F2E" w14:textId="77777777" w:rsidR="00B90F7C" w:rsidRPr="00C32CE5" w:rsidRDefault="00B90F7C" w:rsidP="00B90F7C">
            <w:pPr>
              <w:pStyle w:val="SIText"/>
              <w:rPr>
                <w:moveTo w:id="56" w:author="Lucinda O'Brien" w:date="2025-11-13T10:23:00Z" w16du:dateUtc="2025-11-12T23:23:00Z"/>
              </w:rPr>
            </w:pPr>
            <w:moveTo w:id="57" w:author="Lucinda O'Brien" w:date="2025-11-13T10:23:00Z" w16du:dateUtc="2025-11-12T23:23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17171" w14:textId="77777777" w:rsidR="00B90F7C" w:rsidRPr="00C32CE5" w:rsidRDefault="00B90F7C" w:rsidP="00B90F7C">
            <w:pPr>
              <w:pStyle w:val="SIBulletList1"/>
              <w:rPr>
                <w:moveTo w:id="58" w:author="Lucinda O'Brien" w:date="2025-11-13T10:23:00Z" w16du:dateUtc="2025-11-12T23:23:00Z"/>
              </w:rPr>
            </w:pPr>
            <w:moveTo w:id="59" w:author="Lucinda O'Brien" w:date="2025-11-13T10:23:00Z" w16du:dateUtc="2025-11-12T23:23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F69CBB4" w14:textId="77777777" w:rsidR="00B90F7C" w:rsidRPr="00C32CE5" w:rsidRDefault="00B90F7C" w:rsidP="00B90F7C">
            <w:pPr>
              <w:pStyle w:val="SIBulletList1"/>
              <w:rPr>
                <w:moveTo w:id="60" w:author="Lucinda O'Brien" w:date="2025-11-13T10:23:00Z" w16du:dateUtc="2025-11-12T23:23:00Z"/>
              </w:rPr>
            </w:pPr>
            <w:moveTo w:id="61" w:author="Lucinda O'Brien" w:date="2025-11-13T10:23:00Z" w16du:dateUtc="2025-11-12T23:23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409892F2" w14:textId="77777777" w:rsidR="00B90F7C" w:rsidRDefault="00B90F7C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6E516D" w:rsidR="002B6FFD" w:rsidRDefault="00D75028" w:rsidP="00B93720">
            <w:pPr>
              <w:pStyle w:val="SIText"/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 w:rsidR="00016E9F"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016E9F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 xml:space="preserve">2 </w:t>
            </w:r>
            <w:r w:rsidR="00F1797B" w:rsidRPr="00772235">
              <w:t>Store carcase</w:t>
            </w:r>
            <w:r w:rsidR="00E825D0">
              <w:t>s</w:t>
            </w:r>
          </w:p>
        </w:tc>
        <w:tc>
          <w:tcPr>
            <w:tcW w:w="2254" w:type="dxa"/>
          </w:tcPr>
          <w:p w14:paraId="30E795CC" w14:textId="16AE6309" w:rsidR="002B6FFD" w:rsidRPr="00D62343" w:rsidRDefault="00D75028" w:rsidP="00D62343">
            <w:pPr>
              <w:pStyle w:val="SIText"/>
            </w:pPr>
            <w:r w:rsidRPr="00D62343">
              <w:t xml:space="preserve">AMPA2109 </w:t>
            </w:r>
            <w:r w:rsidR="00F1797B" w:rsidRPr="00D62343">
              <w:t>Store carcase product</w:t>
            </w:r>
          </w:p>
        </w:tc>
        <w:tc>
          <w:tcPr>
            <w:tcW w:w="2254" w:type="dxa"/>
          </w:tcPr>
          <w:p w14:paraId="31B1F0B6" w14:textId="33AF4507" w:rsidR="00D75028" w:rsidRPr="00D62343" w:rsidRDefault="00D75028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E825D0" w:rsidRPr="00D62343">
              <w:rPr>
                <w:rStyle w:val="SITempText-Green"/>
                <w:color w:val="000000" w:themeColor="text1"/>
                <w:sz w:val="20"/>
              </w:rPr>
              <w:t xml:space="preserve">title and </w:t>
            </w:r>
            <w:r w:rsidRPr="00D62343">
              <w:rPr>
                <w:rStyle w:val="SITempText-Green"/>
                <w:color w:val="000000" w:themeColor="text1"/>
                <w:sz w:val="20"/>
              </w:rPr>
              <w:t>code updated</w:t>
            </w:r>
          </w:p>
          <w:p w14:paraId="33ED15DC" w14:textId="74F59EB0" w:rsidR="00F37915" w:rsidRPr="00D62343" w:rsidRDefault="00F37915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D8E63F2" w14:textId="3D41C0E5" w:rsidR="00F37915" w:rsidRPr="00D62343" w:rsidRDefault="00F37915" w:rsidP="00D62343">
            <w:pPr>
              <w:pStyle w:val="SIText"/>
            </w:pPr>
            <w:r w:rsidRPr="00D62343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126C324A" w14:textId="77777777" w:rsidR="00D75028" w:rsidRDefault="00D75028" w:rsidP="00D62343">
            <w:pPr>
              <w:pStyle w:val="SIText"/>
              <w:rPr>
                <w:ins w:id="62" w:author="Jenni Oldfield" w:date="2025-11-12T10:52:00Z" w16du:dateUtc="2025-11-11T23:52:00Z"/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E2A74B0" w14:textId="66228180" w:rsidR="00C014B0" w:rsidRPr="00D62343" w:rsidDel="00FC46DC" w:rsidRDefault="00C014B0" w:rsidP="00D62343">
            <w:pPr>
              <w:pStyle w:val="SIText"/>
              <w:rPr>
                <w:del w:id="63" w:author="Lucinda O'Brien" w:date="2025-11-13T10:24:00Z" w16du:dateUtc="2025-11-12T23:24:00Z"/>
                <w:rStyle w:val="SITempText-Green"/>
                <w:color w:val="000000" w:themeColor="text1"/>
                <w:sz w:val="20"/>
              </w:rPr>
            </w:pPr>
            <w:ins w:id="64" w:author="Jenni Oldfield" w:date="2025-11-12T10:52:00Z" w16du:dateUtc="2025-11-11T23:52:00Z">
              <w:del w:id="65" w:author="Lucinda O'Brien" w:date="2025-11-13T10:24:00Z" w16du:dateUtc="2025-11-12T23:24:00Z">
                <w:r w:rsidDel="00FC46DC">
                  <w:rPr>
                    <w:rStyle w:val="SITempText-Green"/>
                    <w:color w:val="000000" w:themeColor="text1"/>
                    <w:sz w:val="20"/>
                  </w:rPr>
                  <w:delText>Rang</w:delText>
                </w:r>
                <w:r w:rsidR="00A655D7" w:rsidDel="00FC46DC">
                  <w:rPr>
                    <w:rStyle w:val="SITempText-Green"/>
                    <w:color w:val="000000" w:themeColor="text1"/>
                    <w:sz w:val="20"/>
                  </w:rPr>
                  <w:delText>e of Conditions added</w:delText>
                </w:r>
              </w:del>
            </w:ins>
          </w:p>
          <w:p w14:paraId="5BD1EEE3" w14:textId="77777777" w:rsidR="00D75028" w:rsidRPr="00D62343" w:rsidRDefault="00D75028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117B815" w14:textId="77777777" w:rsidR="00FC46DC" w:rsidRPr="00D62343" w:rsidRDefault="00FC46DC" w:rsidP="00FC46DC">
            <w:pPr>
              <w:pStyle w:val="SIText"/>
              <w:rPr>
                <w:ins w:id="66" w:author="Lucinda O'Brien" w:date="2025-11-13T10:24:00Z" w16du:dateUtc="2025-11-12T23:24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24:00Z" w16du:dateUtc="2025-11-12T23:24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02D79DEA" w14:textId="758F4503" w:rsidR="00450B66" w:rsidRDefault="00D62343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775933">
              <w:rPr>
                <w:rStyle w:val="SITempText-Green"/>
                <w:color w:val="000000" w:themeColor="text1"/>
                <w:sz w:val="20"/>
              </w:rPr>
              <w:t>-</w:t>
            </w:r>
            <w:r w:rsidRPr="00D6234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66E5C4B" w:rsidR="00C2496F" w:rsidRPr="00D62343" w:rsidRDefault="00C2496F" w:rsidP="00D6234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2343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336B9D0" w:rsidR="002941AB" w:rsidRDefault="0077593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58313A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C39C1" w:rsidRPr="00F1797B">
              <w:t>AMP</w:t>
            </w:r>
            <w:r w:rsidR="004C39C1">
              <w:t>LOA</w:t>
            </w:r>
            <w:r w:rsidR="00016E9F">
              <w:t>2</w:t>
            </w:r>
            <w:r w:rsidR="004C39C1" w:rsidRPr="00F1797B">
              <w:t>0</w:t>
            </w:r>
            <w:r w:rsidR="00016E9F">
              <w:t>2</w:t>
            </w:r>
            <w:r w:rsidR="004C39C1" w:rsidRPr="00F1797B">
              <w:t xml:space="preserve"> </w:t>
            </w:r>
            <w:r w:rsidR="00F1797B" w:rsidRPr="00F1797B">
              <w:t>Store carcase</w:t>
            </w:r>
            <w:r w:rsidR="00E825D0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269FB4" w14:textId="77777777" w:rsidR="006557ED" w:rsidRDefault="00145CA6" w:rsidP="006557E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E66EE34" w14:textId="33953841" w:rsidR="00E825D0" w:rsidRDefault="006557ED" w:rsidP="00E825D0">
            <w:pPr>
              <w:pStyle w:val="SIText"/>
            </w:pPr>
            <w:r w:rsidRPr="009B2D0A">
              <w:t>There must be evidence that the individual has</w:t>
            </w:r>
            <w:r w:rsidR="0073128B" w:rsidRPr="0073128B">
              <w:t xml:space="preserve"> move</w:t>
            </w:r>
            <w:r>
              <w:t>d</w:t>
            </w:r>
            <w:r w:rsidR="0073128B" w:rsidRPr="0073128B">
              <w:t xml:space="preserve"> carcases safely and hygienically into and out of freezers and</w:t>
            </w:r>
            <w:r w:rsidR="000F1BBF">
              <w:t>/or</w:t>
            </w:r>
            <w:r w:rsidR="0073128B" w:rsidRPr="0073128B">
              <w:t xml:space="preserve"> chillers using a rail system</w:t>
            </w:r>
            <w:r>
              <w:t xml:space="preserve">, following workplace requirements, </w:t>
            </w:r>
            <w:r w:rsidR="00E825D0">
              <w:t xml:space="preserve">in a micro or larger meat processing premises. </w:t>
            </w:r>
          </w:p>
          <w:p w14:paraId="6DCD14BC" w14:textId="3E82C810" w:rsidR="00E825D0" w:rsidRPr="003D723E" w:rsidDel="00264700" w:rsidRDefault="00E825D0" w:rsidP="00E825D0">
            <w:pPr>
              <w:pStyle w:val="SIText"/>
              <w:rPr>
                <w:del w:id="68" w:author="Jenni Oldfield" w:date="2025-11-12T10:53:00Z" w16du:dateUtc="2025-11-11T23:53:00Z"/>
                <w:b/>
                <w:bCs/>
              </w:rPr>
            </w:pPr>
            <w:del w:id="69" w:author="Jenni Oldfield" w:date="2025-11-12T10:53:00Z" w16du:dateUtc="2025-11-11T23:53:00Z">
              <w:r w:rsidDel="00264700">
                <w:rPr>
                  <w:b/>
                  <w:bCs/>
                </w:rPr>
                <w:delText>In m</w:delText>
              </w:r>
              <w:r w:rsidRPr="003D723E" w:rsidDel="00264700">
                <w:rPr>
                  <w:b/>
                  <w:bCs/>
                </w:rPr>
                <w:delText xml:space="preserve">icro </w:delText>
              </w:r>
              <w:r w:rsidDel="00264700">
                <w:rPr>
                  <w:b/>
                  <w:bCs/>
                </w:rPr>
                <w:delText>meat processing premises</w:delText>
              </w:r>
            </w:del>
          </w:p>
          <w:p w14:paraId="6FA15F73" w14:textId="0944554F" w:rsidR="00E825D0" w:rsidRPr="003D723E" w:rsidDel="00264700" w:rsidRDefault="00E825D0" w:rsidP="00E825D0">
            <w:pPr>
              <w:pStyle w:val="SIText"/>
              <w:rPr>
                <w:del w:id="70" w:author="Jenni Oldfield" w:date="2025-11-12T10:53:00Z" w16du:dateUtc="2025-11-11T23:53:00Z"/>
              </w:rPr>
            </w:pPr>
            <w:del w:id="71" w:author="Jenni Oldfield" w:date="2025-11-12T10:53:00Z" w16du:dateUtc="2025-11-11T23:53:00Z">
              <w:r w:rsidRPr="003D723E" w:rsidDel="00264700">
                <w:delText>For large stock</w:delText>
              </w:r>
              <w:r w:rsidDel="00264700">
                <w:delText>,</w:delText>
              </w:r>
              <w:r w:rsidRPr="003D723E" w:rsidDel="00264700">
                <w:delText xml:space="preserve"> </w:delText>
              </w:r>
              <w:r w:rsidDel="00264700">
                <w:delText>the</w:delText>
              </w:r>
              <w:r w:rsidRPr="003D723E" w:rsidDel="00264700">
                <w:delText xml:space="preserve"> assessor </w:delText>
              </w:r>
              <w:r w:rsidDel="00264700">
                <w:delText>must</w:delText>
              </w:r>
              <w:r w:rsidRPr="003D723E" w:rsidDel="00264700">
                <w:delText xml:space="preserve"> observe the </w:delText>
              </w:r>
              <w:r w:rsidDel="00264700">
                <w:delText>individual</w:delText>
              </w:r>
              <w:r w:rsidRPr="003D723E" w:rsidDel="00264700">
                <w:delText xml:space="preserve"> working on a minimum of </w:delText>
              </w:r>
              <w:r w:rsidR="00754248" w:rsidDel="00264700">
                <w:delText>two</w:delText>
              </w:r>
              <w:r w:rsidRPr="003D723E" w:rsidDel="00264700">
                <w:delText xml:space="preserve"> carcases and for small stock</w:delText>
              </w:r>
              <w:r w:rsidDel="00264700">
                <w:delText>,</w:delText>
              </w:r>
              <w:r w:rsidRPr="003D723E" w:rsidDel="00264700">
                <w:delText xml:space="preserve"> a minimum of </w:delText>
              </w:r>
              <w:r w:rsidR="00754248" w:rsidDel="00264700">
                <w:delText>six</w:delText>
              </w:r>
              <w:r w:rsidRPr="003D723E" w:rsidDel="00264700">
                <w:delText xml:space="preserve"> carcases</w:delText>
              </w:r>
              <w:r w:rsidDel="00264700">
                <w:delText>.</w:delText>
              </w:r>
              <w:r w:rsidRPr="003D723E" w:rsidDel="00264700">
                <w:delText xml:space="preserve"> </w:delText>
              </w:r>
              <w:r w:rsidDel="00264700">
                <w:delText>W</w:delText>
              </w:r>
              <w:r w:rsidRPr="003D723E" w:rsidDel="00264700">
                <w:delText>here more than one small stock species is being processed</w:delText>
              </w:r>
              <w:r w:rsidDel="00264700">
                <w:delText xml:space="preserve">, the assessor must observe the individual working on all species to </w:delText>
              </w:r>
              <w:r w:rsidRPr="003D723E" w:rsidDel="00264700">
                <w:delText xml:space="preserve">a total of </w:delText>
              </w:r>
              <w:r w:rsidR="00754248" w:rsidDel="00264700">
                <w:delText>six</w:delText>
              </w:r>
              <w:r w:rsidRPr="003D723E" w:rsidDel="00264700">
                <w:delText xml:space="preserve"> carcases.</w:delText>
              </w:r>
            </w:del>
          </w:p>
          <w:p w14:paraId="1CD7BDA2" w14:textId="085659D1" w:rsidR="00E825D0" w:rsidRPr="003D723E" w:rsidDel="00264700" w:rsidRDefault="00E825D0" w:rsidP="00E825D0">
            <w:pPr>
              <w:pStyle w:val="SIText"/>
              <w:rPr>
                <w:del w:id="72" w:author="Jenni Oldfield" w:date="2025-11-12T10:53:00Z" w16du:dateUtc="2025-11-11T23:53:00Z"/>
              </w:rPr>
            </w:pPr>
            <w:del w:id="73" w:author="Jenni Oldfield" w:date="2025-11-12T10:53:00Z" w16du:dateUtc="2025-11-11T23:53:00Z">
              <w:r w:rsidDel="00264700">
                <w:delText>There must also be</w:delText>
              </w:r>
              <w:r w:rsidRPr="003D723E" w:rsidDel="00264700">
                <w:delText xml:space="preserve"> evidence that the </w:delText>
              </w:r>
              <w:r w:rsidDel="00264700">
                <w:delText>individual</w:delText>
              </w:r>
              <w:r w:rsidRPr="003D723E" w:rsidDel="00264700">
                <w:delText xml:space="preserve"> has completed </w:delText>
              </w:r>
              <w:r w:rsidR="00754248" w:rsidDel="00264700">
                <w:delText>two</w:delText>
              </w:r>
              <w:r w:rsidRPr="003D723E" w:rsidDel="00264700">
                <w:delText xml:space="preserve"> shifts </w:delText>
              </w:r>
              <w:r w:rsidDel="00264700">
                <w:delText>on the job,</w:delText>
              </w:r>
              <w:r w:rsidRPr="003D723E" w:rsidDel="00264700">
                <w:delText xml:space="preserve"> fulfilling workplace requirements (these shifts may include normal rotations into and out of the relevant </w:delText>
              </w:r>
              <w:r w:rsidDel="00264700">
                <w:delText>work task</w:delText>
              </w:r>
              <w:r w:rsidRPr="003D723E" w:rsidDel="00264700">
                <w:delText>).</w:delText>
              </w:r>
            </w:del>
          </w:p>
          <w:p w14:paraId="1B92B743" w14:textId="2A83A69E" w:rsidR="00E825D0" w:rsidRPr="003D723E" w:rsidDel="00264700" w:rsidRDefault="00E825D0" w:rsidP="00E825D0">
            <w:pPr>
              <w:pStyle w:val="SIText"/>
              <w:rPr>
                <w:del w:id="74" w:author="Jenni Oldfield" w:date="2025-11-12T10:53:00Z" w16du:dateUtc="2025-11-11T23:53:00Z"/>
                <w:b/>
                <w:bCs/>
              </w:rPr>
            </w:pPr>
            <w:del w:id="75" w:author="Jenni Oldfield" w:date="2025-11-12T10:53:00Z" w16du:dateUtc="2025-11-11T23:53:00Z">
              <w:r w:rsidDel="00264700">
                <w:rPr>
                  <w:b/>
                  <w:bCs/>
                </w:rPr>
                <w:delText>In l</w:delText>
              </w:r>
              <w:r w:rsidRPr="003D723E" w:rsidDel="00264700">
                <w:rPr>
                  <w:b/>
                  <w:bCs/>
                </w:rPr>
                <w:delText xml:space="preserve">arger </w:delText>
              </w:r>
              <w:r w:rsidDel="00264700">
                <w:rPr>
                  <w:b/>
                  <w:bCs/>
                </w:rPr>
                <w:delText>meat processing premises</w:delText>
              </w:r>
            </w:del>
          </w:p>
          <w:p w14:paraId="668D3CC9" w14:textId="51BACDEA" w:rsidR="00E825D0" w:rsidRPr="003D723E" w:rsidDel="00264700" w:rsidRDefault="00E825D0" w:rsidP="00E825D0">
            <w:pPr>
              <w:pStyle w:val="SIText"/>
              <w:rPr>
                <w:del w:id="76" w:author="Jenni Oldfield" w:date="2025-11-12T10:53:00Z" w16du:dateUtc="2025-11-11T23:53:00Z"/>
              </w:rPr>
            </w:pPr>
            <w:del w:id="77" w:author="Jenni Oldfield" w:date="2025-11-12T10:53:00Z" w16du:dateUtc="2025-11-11T23:53:00Z">
              <w:r w:rsidRPr="003D723E" w:rsidDel="00264700">
                <w:delText>For large stock</w:delText>
              </w:r>
              <w:r w:rsidR="00775933" w:rsidDel="00264700">
                <w:delText>,</w:delText>
              </w:r>
              <w:r w:rsidRPr="003D723E" w:rsidDel="00264700">
                <w:delText xml:space="preserve"> </w:delText>
              </w:r>
              <w:r w:rsidDel="00264700">
                <w:delText>the</w:delText>
              </w:r>
              <w:r w:rsidRPr="003D723E" w:rsidDel="00264700">
                <w:delText xml:space="preserve"> assessor </w:delText>
              </w:r>
              <w:r w:rsidDel="00264700">
                <w:delText>must</w:delText>
              </w:r>
              <w:r w:rsidRPr="003D723E" w:rsidDel="00264700">
                <w:delText xml:space="preserve"> observe the </w:delText>
              </w:r>
              <w:r w:rsidDel="00264700">
                <w:delText>individual</w:delText>
              </w:r>
              <w:r w:rsidRPr="003D723E" w:rsidDel="00264700">
                <w:delText xml:space="preserve"> working on a minimum of </w:delText>
              </w:r>
              <w:r w:rsidR="00754248" w:rsidDel="00264700">
                <w:delText>four</w:delText>
              </w:r>
              <w:r w:rsidRPr="003D723E" w:rsidDel="00264700">
                <w:delText xml:space="preserve"> carcases</w:delText>
              </w:r>
              <w:r w:rsidDel="00264700">
                <w:delText xml:space="preserve"> </w:delText>
              </w:r>
              <w:r w:rsidRPr="003D723E" w:rsidDel="00264700">
                <w:delText xml:space="preserve">or </w:delText>
              </w:r>
              <w:r w:rsidDel="00264700">
                <w:delText xml:space="preserve">for </w:delText>
              </w:r>
              <w:r w:rsidRPr="003D723E" w:rsidDel="00264700">
                <w:delText>15</w:delText>
              </w:r>
              <w:r w:rsidDel="00264700">
                <w:delText xml:space="preserve"> </w:delText>
              </w:r>
              <w:r w:rsidRPr="003D723E" w:rsidDel="00264700">
                <w:delText>min</w:delText>
              </w:r>
              <w:r w:rsidDel="00264700">
                <w:delText>utes,</w:delText>
              </w:r>
              <w:r w:rsidRPr="003D723E" w:rsidDel="00264700">
                <w:delText xml:space="preserve"> whichever comes first.</w:delText>
              </w:r>
            </w:del>
          </w:p>
          <w:p w14:paraId="5361D4BE" w14:textId="441D9B7D" w:rsidR="00E825D0" w:rsidRPr="003D723E" w:rsidDel="00264700" w:rsidRDefault="00E825D0" w:rsidP="00E825D0">
            <w:pPr>
              <w:pStyle w:val="SIText"/>
              <w:rPr>
                <w:del w:id="78" w:author="Jenni Oldfield" w:date="2025-11-12T10:53:00Z" w16du:dateUtc="2025-11-11T23:53:00Z"/>
              </w:rPr>
            </w:pPr>
            <w:del w:id="79" w:author="Jenni Oldfield" w:date="2025-11-12T10:53:00Z" w16du:dateUtc="2025-11-11T23:53:00Z">
              <w:r w:rsidRPr="003D723E" w:rsidDel="00264700">
                <w:delText>For small stock</w:delText>
              </w:r>
              <w:r w:rsidR="00775933" w:rsidDel="00264700">
                <w:delText>,</w:delText>
              </w:r>
              <w:r w:rsidRPr="003D723E" w:rsidDel="00264700">
                <w:delText xml:space="preserve"> </w:delText>
              </w:r>
              <w:r w:rsidDel="00264700">
                <w:delText>the</w:delText>
              </w:r>
              <w:r w:rsidRPr="003D723E" w:rsidDel="00264700">
                <w:delText xml:space="preserve"> assessor </w:delText>
              </w:r>
              <w:r w:rsidDel="00264700">
                <w:delText>must</w:delText>
              </w:r>
              <w:r w:rsidRPr="003D723E" w:rsidDel="00264700">
                <w:delText xml:space="preserve"> observe the </w:delText>
              </w:r>
              <w:r w:rsidDel="00264700">
                <w:delText>individual</w:delText>
              </w:r>
              <w:r w:rsidRPr="003D723E" w:rsidDel="00264700">
                <w:delText xml:space="preserve"> working on a minimum of </w:delText>
              </w:r>
              <w:r w:rsidDel="00264700">
                <w:delText>20</w:delText>
              </w:r>
              <w:r w:rsidRPr="003D723E" w:rsidDel="00264700">
                <w:delText xml:space="preserve"> carcases or </w:delText>
              </w:r>
              <w:r w:rsidDel="00264700">
                <w:delText xml:space="preserve">for </w:delText>
              </w:r>
              <w:r w:rsidRPr="003D723E" w:rsidDel="00264700">
                <w:delText>15 minutes</w:delText>
              </w:r>
              <w:r w:rsidDel="00264700">
                <w:delText>,</w:delText>
              </w:r>
              <w:r w:rsidRPr="003D723E" w:rsidDel="00264700">
                <w:delText xml:space="preserve"> whichever comes first.</w:delText>
              </w:r>
            </w:del>
          </w:p>
          <w:p w14:paraId="0C5B9A8A" w14:textId="76356793" w:rsidR="00E825D0" w:rsidRDefault="00E825D0" w:rsidP="00F304F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5424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6BA62AC" w14:textId="77777777" w:rsidR="00C65347" w:rsidRPr="003F449E" w:rsidRDefault="00C65347" w:rsidP="00C6534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040B22D" w:rsidR="00C65347" w:rsidRDefault="00C65347" w:rsidP="00F304F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0632F0" w14:textId="085AAE4D" w:rsidR="00C65347" w:rsidRDefault="00C65347" w:rsidP="00AE6F9F">
            <w:pPr>
              <w:pStyle w:val="SIBulletList1"/>
            </w:pPr>
            <w:r>
              <w:t xml:space="preserve">workplace and regulatory requirements for storing carcases </w:t>
            </w:r>
          </w:p>
          <w:p w14:paraId="069B37B2" w14:textId="6F52C96C" w:rsidR="00AE6F9F" w:rsidRDefault="00AE6F9F" w:rsidP="00AE6F9F">
            <w:pPr>
              <w:pStyle w:val="SIBulletList1"/>
            </w:pPr>
            <w:r>
              <w:t>methods used for product transfer</w:t>
            </w:r>
          </w:p>
          <w:p w14:paraId="615E921F" w14:textId="274EA722" w:rsidR="0073128B" w:rsidRDefault="00AE6F9F" w:rsidP="00D75028">
            <w:pPr>
              <w:pStyle w:val="SIBulletList1"/>
            </w:pPr>
            <w:r>
              <w:t xml:space="preserve">safe manual </w:t>
            </w:r>
            <w:r w:rsidR="0073128B">
              <w:t xml:space="preserve">handling </w:t>
            </w:r>
            <w:r>
              <w:t>techniques and equipment</w:t>
            </w:r>
          </w:p>
          <w:p w14:paraId="04189518" w14:textId="0A1E9065" w:rsidR="0073128B" w:rsidRDefault="0073128B" w:rsidP="00D75028">
            <w:pPr>
              <w:pStyle w:val="SIBulletList1"/>
            </w:pPr>
            <w:r>
              <w:t xml:space="preserve">hygiene and </w:t>
            </w:r>
            <w:r w:rsidR="009B4E6E">
              <w:t>sanitation</w:t>
            </w:r>
            <w:r>
              <w:t xml:space="preserve"> requirements related to </w:t>
            </w:r>
            <w:r w:rsidR="00AE6F9F">
              <w:t xml:space="preserve">handling and </w:t>
            </w:r>
            <w:r>
              <w:t>storing carcase</w:t>
            </w:r>
            <w:r w:rsidR="000F1BBF">
              <w:t>s</w:t>
            </w:r>
            <w:r>
              <w:t xml:space="preserve"> </w:t>
            </w:r>
          </w:p>
          <w:p w14:paraId="091CC1C0" w14:textId="77777777" w:rsidR="00D75028" w:rsidRDefault="0073128B" w:rsidP="00D75028">
            <w:pPr>
              <w:pStyle w:val="SIBulletList1"/>
            </w:pPr>
            <w:r>
              <w:t>importance of storing product at the required ambient temperature</w:t>
            </w:r>
          </w:p>
          <w:p w14:paraId="6E375027" w14:textId="522D0924" w:rsidR="00C65347" w:rsidRDefault="00C65347" w:rsidP="00D75028">
            <w:pPr>
              <w:pStyle w:val="SIBulletList1"/>
            </w:pPr>
            <w:r w:rsidRPr="00C65347">
              <w:t>importance of storing carcases apart to allow air circulation during initial carcase chilling</w:t>
            </w:r>
          </w:p>
          <w:p w14:paraId="5A7D79E8" w14:textId="724152EA" w:rsidR="00D75028" w:rsidRDefault="00D75028" w:rsidP="00D75028">
            <w:pPr>
              <w:pStyle w:val="SIBulletList1"/>
            </w:pPr>
            <w:r>
              <w:t xml:space="preserve">potential workplace health and safety risks related to storing </w:t>
            </w:r>
            <w:r w:rsidR="00084EF2">
              <w:t>carcases</w:t>
            </w:r>
            <w:r>
              <w:t>, transferring carcases on a rail</w:t>
            </w:r>
          </w:p>
          <w:p w14:paraId="2CCDFD46" w14:textId="58CCA29A" w:rsidR="00AE6F9F" w:rsidRDefault="00D75028" w:rsidP="00C65347">
            <w:pPr>
              <w:pStyle w:val="SIBulletList1"/>
            </w:pPr>
            <w:r w:rsidRPr="00D75028">
              <w:rPr>
                <w:lang w:eastAsia="en-AU"/>
              </w:rPr>
              <w:t xml:space="preserve">safety requirements and hazards associated with entering and working in </w:t>
            </w:r>
            <w:r>
              <w:rPr>
                <w:lang w:eastAsia="en-AU"/>
              </w:rPr>
              <w:t xml:space="preserve">chillers </w:t>
            </w:r>
            <w:r w:rsidR="00F71116">
              <w:rPr>
                <w:lang w:eastAsia="en-AU"/>
              </w:rPr>
              <w:t>and/</w:t>
            </w:r>
            <w:r w:rsidR="000F1BBF">
              <w:rPr>
                <w:lang w:eastAsia="en-AU"/>
              </w:rPr>
              <w:t>or freezers</w:t>
            </w:r>
            <w:r w:rsidRPr="00D75028">
              <w:rPr>
                <w:lang w:eastAsia="en-AU"/>
              </w:rPr>
              <w:t>, including required personal protective equipment</w:t>
            </w:r>
            <w:r w:rsidR="00AE6F9F">
              <w:rPr>
                <w:lang w:eastAsia="en-AU"/>
              </w:rPr>
              <w:t xml:space="preserve"> (and its limitations)</w:t>
            </w:r>
            <w:r w:rsidRPr="00D75028">
              <w:rPr>
                <w:lang w:eastAsia="en-AU"/>
              </w:rPr>
              <w:t>, and maximum work duration</w:t>
            </w:r>
            <w:r w:rsidR="00AE6F9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5290C4" w14:textId="5810F394" w:rsidR="00AE6F9F" w:rsidRDefault="00AE6F9F" w:rsidP="00AE6F9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3886468" w14:textId="77777777" w:rsidR="00AE6F9F" w:rsidRPr="00095527" w:rsidRDefault="00AE6F9F" w:rsidP="00AE6F9F">
            <w:pPr>
              <w:pStyle w:val="SIBulletList1"/>
            </w:pPr>
            <w:r w:rsidRPr="00095527">
              <w:t>physical conditions:</w:t>
            </w:r>
          </w:p>
          <w:p w14:paraId="22809BE9" w14:textId="4DA0B046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 xml:space="preserve">skills must be demonstrated at a meat processing </w:t>
            </w:r>
            <w:r w:rsidR="00775933">
              <w:rPr>
                <w:i/>
                <w:iCs/>
              </w:rPr>
              <w:t>premises</w:t>
            </w:r>
            <w:r w:rsidR="00775933" w:rsidRPr="00597894">
              <w:rPr>
                <w:i/>
                <w:iCs/>
              </w:rPr>
              <w:t xml:space="preserve"> </w:t>
            </w:r>
            <w:r w:rsidRPr="00597894">
              <w:rPr>
                <w:i/>
                <w:iCs/>
              </w:rPr>
              <w:t xml:space="preserve">with chilling </w:t>
            </w:r>
            <w:r w:rsidR="00F71116">
              <w:rPr>
                <w:i/>
                <w:iCs/>
              </w:rPr>
              <w:t>and/</w:t>
            </w:r>
            <w:r w:rsidRPr="00597894">
              <w:rPr>
                <w:i/>
                <w:iCs/>
              </w:rPr>
              <w:t>or freezing facility</w:t>
            </w:r>
            <w:r w:rsidR="003125E1">
              <w:rPr>
                <w:i/>
                <w:iCs/>
              </w:rPr>
              <w:t>, at workplace production speed</w:t>
            </w:r>
          </w:p>
          <w:p w14:paraId="3AEA00FA" w14:textId="77777777" w:rsidR="00AE6F9F" w:rsidRPr="00095527" w:rsidRDefault="00AE6F9F" w:rsidP="00AE6F9F">
            <w:pPr>
              <w:pStyle w:val="SIBulletList1"/>
            </w:pPr>
            <w:r w:rsidRPr="00095527">
              <w:t>resources, equipment and materials:</w:t>
            </w:r>
          </w:p>
          <w:p w14:paraId="3E344DAA" w14:textId="312D88D7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>personal protective equipment</w:t>
            </w:r>
          </w:p>
          <w:p w14:paraId="77943A3D" w14:textId="0401F759" w:rsidR="00AE6F9F" w:rsidRPr="00597894" w:rsidRDefault="00C65347" w:rsidP="00AE6F9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  <w:r w:rsidR="00F71116">
              <w:rPr>
                <w:i/>
                <w:iCs/>
              </w:rPr>
              <w:t xml:space="preserve">s </w:t>
            </w:r>
            <w:r w:rsidR="00AE6F9F" w:rsidRPr="00597894">
              <w:rPr>
                <w:i/>
                <w:iCs/>
              </w:rPr>
              <w:t>for st</w:t>
            </w:r>
            <w:r w:rsidR="00F37915" w:rsidRPr="00597894">
              <w:rPr>
                <w:i/>
                <w:iCs/>
              </w:rPr>
              <w:t>o</w:t>
            </w:r>
            <w:r w:rsidR="00AE6F9F" w:rsidRPr="00597894">
              <w:rPr>
                <w:i/>
                <w:iCs/>
              </w:rPr>
              <w:t>ring</w:t>
            </w:r>
          </w:p>
          <w:p w14:paraId="0C8B1AF1" w14:textId="77777777" w:rsidR="00AE6F9F" w:rsidRPr="00095527" w:rsidRDefault="00AE6F9F" w:rsidP="00AE6F9F">
            <w:pPr>
              <w:pStyle w:val="SIBulletList1"/>
            </w:pPr>
            <w:r w:rsidRPr="00095527">
              <w:t>specifications:</w:t>
            </w:r>
          </w:p>
          <w:p w14:paraId="4F954EDD" w14:textId="77777777" w:rsidR="00AE6F9F" w:rsidRPr="00597894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>customer specifications</w:t>
            </w:r>
          </w:p>
          <w:p w14:paraId="0270BC99" w14:textId="77777777" w:rsidR="00F71116" w:rsidRDefault="00AE6F9F" w:rsidP="00AE6F9F">
            <w:pPr>
              <w:pStyle w:val="SIBulletList2"/>
              <w:rPr>
                <w:i/>
                <w:iCs/>
              </w:rPr>
            </w:pPr>
            <w:r w:rsidRPr="00597894">
              <w:rPr>
                <w:i/>
                <w:iCs/>
              </w:rPr>
              <w:t>task-related documents</w:t>
            </w:r>
          </w:p>
          <w:p w14:paraId="191305C9" w14:textId="77343468" w:rsidR="00F71116" w:rsidRDefault="00F71116" w:rsidP="001E4BB0">
            <w:pPr>
              <w:pStyle w:val="SIBulletList1"/>
            </w:pPr>
            <w:r>
              <w:t>personnel:</w:t>
            </w:r>
          </w:p>
          <w:p w14:paraId="2DFF60C8" w14:textId="5A7AB885" w:rsidR="00AE6F9F" w:rsidRPr="00597894" w:rsidRDefault="00F71116" w:rsidP="00AE6F9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access to workplace supervisor or mentor.</w:t>
            </w:r>
          </w:p>
          <w:p w14:paraId="3930B318" w14:textId="77777777" w:rsidR="00AE6F9F" w:rsidRDefault="00AE6F9F" w:rsidP="00AE6F9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D126C1" w14:textId="77777777" w:rsidR="00AE6F9F" w:rsidRDefault="00AE6F9F" w:rsidP="00AE6F9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DD6732" w14:textId="77777777" w:rsidR="00C65347" w:rsidRPr="002169F5" w:rsidRDefault="00C65347" w:rsidP="00C6534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5CEE515" w:rsidR="00C65347" w:rsidRDefault="00C65347" w:rsidP="00AE6F9F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8975728" w:rsidR="00CD3DE8" w:rsidRDefault="0077593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C2612" w14:textId="77777777" w:rsidR="004A0115" w:rsidRDefault="004A0115" w:rsidP="00A31F58">
      <w:pPr>
        <w:spacing w:after="0" w:line="240" w:lineRule="auto"/>
      </w:pPr>
      <w:r>
        <w:separator/>
      </w:r>
    </w:p>
  </w:endnote>
  <w:endnote w:type="continuationSeparator" w:id="0">
    <w:p w14:paraId="1524589C" w14:textId="77777777" w:rsidR="004A0115" w:rsidRDefault="004A011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9C8F4" w14:textId="77777777" w:rsidR="004A0115" w:rsidRDefault="004A0115" w:rsidP="00A31F58">
      <w:pPr>
        <w:spacing w:after="0" w:line="240" w:lineRule="auto"/>
      </w:pPr>
      <w:r>
        <w:separator/>
      </w:r>
    </w:p>
  </w:footnote>
  <w:footnote w:type="continuationSeparator" w:id="0">
    <w:p w14:paraId="1D5BAF77" w14:textId="77777777" w:rsidR="004A0115" w:rsidRDefault="004A011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5E0F2F0" w:rsidR="002036DD" w:rsidRDefault="00FC46DC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75028" w:rsidRPr="005406A2">
          <w:rPr>
            <w:rFonts w:eastAsia="Times New Roman" w:cstheme="minorHAnsi"/>
            <w:lang w:eastAsia="en-AU"/>
          </w:rPr>
          <w:t>AMP</w:t>
        </w:r>
        <w:r w:rsidR="00016E9F">
          <w:rPr>
            <w:rFonts w:eastAsia="Times New Roman" w:cstheme="minorHAnsi"/>
            <w:lang w:eastAsia="en-AU"/>
          </w:rPr>
          <w:t>LOA</w:t>
        </w:r>
        <w:r w:rsidR="00D75028" w:rsidRPr="005406A2">
          <w:rPr>
            <w:rFonts w:eastAsia="Times New Roman" w:cstheme="minorHAnsi"/>
            <w:lang w:eastAsia="en-AU"/>
          </w:rPr>
          <w:t>2</w:t>
        </w:r>
        <w:r w:rsidR="00016E9F">
          <w:rPr>
            <w:rFonts w:eastAsia="Times New Roman" w:cstheme="minorHAnsi"/>
            <w:lang w:eastAsia="en-AU"/>
          </w:rPr>
          <w:t>0</w:t>
        </w:r>
        <w:r w:rsidR="00D75028">
          <w:rPr>
            <w:rFonts w:eastAsia="Times New Roman" w:cstheme="minorHAnsi"/>
            <w:lang w:eastAsia="en-AU"/>
          </w:rPr>
          <w:t xml:space="preserve">2 </w:t>
        </w:r>
        <w:r w:rsidR="00772235" w:rsidRPr="00772235">
          <w:t>Store carcase</w:t>
        </w:r>
        <w:r w:rsidR="00E825D0">
          <w:t>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F3CA5"/>
    <w:multiLevelType w:val="multilevel"/>
    <w:tmpl w:val="81DE9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6968108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D71"/>
    <w:rsid w:val="0001644C"/>
    <w:rsid w:val="00016E9F"/>
    <w:rsid w:val="000174A4"/>
    <w:rsid w:val="0002319B"/>
    <w:rsid w:val="00025A19"/>
    <w:rsid w:val="00034662"/>
    <w:rsid w:val="00034AD5"/>
    <w:rsid w:val="0006755A"/>
    <w:rsid w:val="00084EF2"/>
    <w:rsid w:val="000A3C05"/>
    <w:rsid w:val="000C2D63"/>
    <w:rsid w:val="000C695D"/>
    <w:rsid w:val="000D2541"/>
    <w:rsid w:val="000D7106"/>
    <w:rsid w:val="000E3CC7"/>
    <w:rsid w:val="000F1BBF"/>
    <w:rsid w:val="001229A8"/>
    <w:rsid w:val="00126186"/>
    <w:rsid w:val="00130380"/>
    <w:rsid w:val="00145CA6"/>
    <w:rsid w:val="00154C6E"/>
    <w:rsid w:val="00160514"/>
    <w:rsid w:val="001657E7"/>
    <w:rsid w:val="00165A1B"/>
    <w:rsid w:val="00181EB8"/>
    <w:rsid w:val="0018209D"/>
    <w:rsid w:val="0018245B"/>
    <w:rsid w:val="00191B2B"/>
    <w:rsid w:val="001B320C"/>
    <w:rsid w:val="001D04FC"/>
    <w:rsid w:val="001E4BB0"/>
    <w:rsid w:val="001F15A4"/>
    <w:rsid w:val="002036DD"/>
    <w:rsid w:val="00220879"/>
    <w:rsid w:val="00225A2A"/>
    <w:rsid w:val="002269B6"/>
    <w:rsid w:val="00241F8D"/>
    <w:rsid w:val="00243D66"/>
    <w:rsid w:val="00245AF9"/>
    <w:rsid w:val="00252B64"/>
    <w:rsid w:val="002536CE"/>
    <w:rsid w:val="00264700"/>
    <w:rsid w:val="00275B06"/>
    <w:rsid w:val="002941AB"/>
    <w:rsid w:val="00297017"/>
    <w:rsid w:val="002A4AF9"/>
    <w:rsid w:val="002B6FFD"/>
    <w:rsid w:val="002B779C"/>
    <w:rsid w:val="002C51A2"/>
    <w:rsid w:val="002D45DD"/>
    <w:rsid w:val="002D785C"/>
    <w:rsid w:val="00300DCB"/>
    <w:rsid w:val="00303F8C"/>
    <w:rsid w:val="003122C3"/>
    <w:rsid w:val="003125E1"/>
    <w:rsid w:val="00320155"/>
    <w:rsid w:val="00354BED"/>
    <w:rsid w:val="003556ED"/>
    <w:rsid w:val="00355E6E"/>
    <w:rsid w:val="00357C5E"/>
    <w:rsid w:val="00367839"/>
    <w:rsid w:val="00370A20"/>
    <w:rsid w:val="003A3607"/>
    <w:rsid w:val="003A599B"/>
    <w:rsid w:val="003B29EA"/>
    <w:rsid w:val="003C2946"/>
    <w:rsid w:val="003E7009"/>
    <w:rsid w:val="003F426B"/>
    <w:rsid w:val="004011B0"/>
    <w:rsid w:val="00422906"/>
    <w:rsid w:val="00427903"/>
    <w:rsid w:val="00436CCB"/>
    <w:rsid w:val="00442C66"/>
    <w:rsid w:val="0044538D"/>
    <w:rsid w:val="004462E1"/>
    <w:rsid w:val="00450B66"/>
    <w:rsid w:val="004523C2"/>
    <w:rsid w:val="00456AA0"/>
    <w:rsid w:val="00460E5D"/>
    <w:rsid w:val="00473049"/>
    <w:rsid w:val="00477395"/>
    <w:rsid w:val="004926D5"/>
    <w:rsid w:val="004961F9"/>
    <w:rsid w:val="004A0115"/>
    <w:rsid w:val="004A05F4"/>
    <w:rsid w:val="004A48DB"/>
    <w:rsid w:val="004B46FB"/>
    <w:rsid w:val="004C39C1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37EBE"/>
    <w:rsid w:val="00551887"/>
    <w:rsid w:val="00565971"/>
    <w:rsid w:val="00574B57"/>
    <w:rsid w:val="00584518"/>
    <w:rsid w:val="00584F93"/>
    <w:rsid w:val="00591760"/>
    <w:rsid w:val="00597894"/>
    <w:rsid w:val="00597A8B"/>
    <w:rsid w:val="005A1442"/>
    <w:rsid w:val="005E7C5F"/>
    <w:rsid w:val="00600188"/>
    <w:rsid w:val="006163E3"/>
    <w:rsid w:val="00617041"/>
    <w:rsid w:val="00643F13"/>
    <w:rsid w:val="006474E2"/>
    <w:rsid w:val="00654022"/>
    <w:rsid w:val="006557ED"/>
    <w:rsid w:val="00663B83"/>
    <w:rsid w:val="006A4CBD"/>
    <w:rsid w:val="006E1826"/>
    <w:rsid w:val="006F3072"/>
    <w:rsid w:val="006F6C94"/>
    <w:rsid w:val="007062B6"/>
    <w:rsid w:val="00710E6C"/>
    <w:rsid w:val="00711827"/>
    <w:rsid w:val="00713A78"/>
    <w:rsid w:val="0071412A"/>
    <w:rsid w:val="00715042"/>
    <w:rsid w:val="007225D9"/>
    <w:rsid w:val="0073050A"/>
    <w:rsid w:val="0073128B"/>
    <w:rsid w:val="0073329E"/>
    <w:rsid w:val="00752951"/>
    <w:rsid w:val="00754248"/>
    <w:rsid w:val="00772235"/>
    <w:rsid w:val="00775933"/>
    <w:rsid w:val="0078796F"/>
    <w:rsid w:val="00790F47"/>
    <w:rsid w:val="007976AE"/>
    <w:rsid w:val="007A1B22"/>
    <w:rsid w:val="007A5DD5"/>
    <w:rsid w:val="007B3414"/>
    <w:rsid w:val="007C1263"/>
    <w:rsid w:val="007C2D96"/>
    <w:rsid w:val="007C4C41"/>
    <w:rsid w:val="007D2FBF"/>
    <w:rsid w:val="007E283E"/>
    <w:rsid w:val="007E2D79"/>
    <w:rsid w:val="007E46FD"/>
    <w:rsid w:val="007E6453"/>
    <w:rsid w:val="007E76B5"/>
    <w:rsid w:val="007F64D4"/>
    <w:rsid w:val="00815E94"/>
    <w:rsid w:val="00831440"/>
    <w:rsid w:val="00833178"/>
    <w:rsid w:val="00834C3B"/>
    <w:rsid w:val="00852FB0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4793"/>
    <w:rsid w:val="009A7037"/>
    <w:rsid w:val="009B2D0A"/>
    <w:rsid w:val="009B3F2C"/>
    <w:rsid w:val="009B4E6E"/>
    <w:rsid w:val="009B5496"/>
    <w:rsid w:val="009C0027"/>
    <w:rsid w:val="00A14C20"/>
    <w:rsid w:val="00A173C7"/>
    <w:rsid w:val="00A2515C"/>
    <w:rsid w:val="00A31F58"/>
    <w:rsid w:val="00A60E0C"/>
    <w:rsid w:val="00A6352D"/>
    <w:rsid w:val="00A655D7"/>
    <w:rsid w:val="00A711F2"/>
    <w:rsid w:val="00A74884"/>
    <w:rsid w:val="00A84830"/>
    <w:rsid w:val="00A92253"/>
    <w:rsid w:val="00A965FD"/>
    <w:rsid w:val="00A96BB9"/>
    <w:rsid w:val="00AB0A95"/>
    <w:rsid w:val="00AB7289"/>
    <w:rsid w:val="00AC3944"/>
    <w:rsid w:val="00AC5D45"/>
    <w:rsid w:val="00AD3EFF"/>
    <w:rsid w:val="00AD7965"/>
    <w:rsid w:val="00AE4A97"/>
    <w:rsid w:val="00AE6F9F"/>
    <w:rsid w:val="00AF1960"/>
    <w:rsid w:val="00AF6FF0"/>
    <w:rsid w:val="00B12287"/>
    <w:rsid w:val="00B12463"/>
    <w:rsid w:val="00B26FAD"/>
    <w:rsid w:val="00B35146"/>
    <w:rsid w:val="00B37C0A"/>
    <w:rsid w:val="00B55FD2"/>
    <w:rsid w:val="00B6084E"/>
    <w:rsid w:val="00B654CA"/>
    <w:rsid w:val="00B6649F"/>
    <w:rsid w:val="00B76695"/>
    <w:rsid w:val="00B90F7C"/>
    <w:rsid w:val="00B93720"/>
    <w:rsid w:val="00B9729C"/>
    <w:rsid w:val="00BA3A6C"/>
    <w:rsid w:val="00BA7A86"/>
    <w:rsid w:val="00BB6E0C"/>
    <w:rsid w:val="00BC4350"/>
    <w:rsid w:val="00BE46B2"/>
    <w:rsid w:val="00BE6877"/>
    <w:rsid w:val="00C014B0"/>
    <w:rsid w:val="00C07989"/>
    <w:rsid w:val="00C2496F"/>
    <w:rsid w:val="00C346C3"/>
    <w:rsid w:val="00C43F3C"/>
    <w:rsid w:val="00C465B3"/>
    <w:rsid w:val="00C63F9B"/>
    <w:rsid w:val="00C65106"/>
    <w:rsid w:val="00C65347"/>
    <w:rsid w:val="00C71212"/>
    <w:rsid w:val="00C82486"/>
    <w:rsid w:val="00C960E6"/>
    <w:rsid w:val="00CB046C"/>
    <w:rsid w:val="00CB334A"/>
    <w:rsid w:val="00CB37E5"/>
    <w:rsid w:val="00CC037A"/>
    <w:rsid w:val="00CD2975"/>
    <w:rsid w:val="00CD3DE8"/>
    <w:rsid w:val="00CE6439"/>
    <w:rsid w:val="00CF29BC"/>
    <w:rsid w:val="00D43A13"/>
    <w:rsid w:val="00D445D1"/>
    <w:rsid w:val="00D62343"/>
    <w:rsid w:val="00D65E4C"/>
    <w:rsid w:val="00D75028"/>
    <w:rsid w:val="00D841E3"/>
    <w:rsid w:val="00D91902"/>
    <w:rsid w:val="00D9385D"/>
    <w:rsid w:val="00DA13E4"/>
    <w:rsid w:val="00DA35AA"/>
    <w:rsid w:val="00DB1384"/>
    <w:rsid w:val="00DD620C"/>
    <w:rsid w:val="00E01862"/>
    <w:rsid w:val="00E04A38"/>
    <w:rsid w:val="00E12424"/>
    <w:rsid w:val="00E138E9"/>
    <w:rsid w:val="00E173AC"/>
    <w:rsid w:val="00E217FC"/>
    <w:rsid w:val="00E36656"/>
    <w:rsid w:val="00E37DEC"/>
    <w:rsid w:val="00E4130D"/>
    <w:rsid w:val="00E45010"/>
    <w:rsid w:val="00E47868"/>
    <w:rsid w:val="00E47E61"/>
    <w:rsid w:val="00E50FA5"/>
    <w:rsid w:val="00E54B60"/>
    <w:rsid w:val="00E54E90"/>
    <w:rsid w:val="00E5576D"/>
    <w:rsid w:val="00E74F3E"/>
    <w:rsid w:val="00E76579"/>
    <w:rsid w:val="00E825D0"/>
    <w:rsid w:val="00E835BA"/>
    <w:rsid w:val="00EB429F"/>
    <w:rsid w:val="00EB7BD5"/>
    <w:rsid w:val="00ED1034"/>
    <w:rsid w:val="00EE539E"/>
    <w:rsid w:val="00EF38D5"/>
    <w:rsid w:val="00F1749F"/>
    <w:rsid w:val="00F1797B"/>
    <w:rsid w:val="00F25524"/>
    <w:rsid w:val="00F304F4"/>
    <w:rsid w:val="00F35219"/>
    <w:rsid w:val="00F3546E"/>
    <w:rsid w:val="00F37915"/>
    <w:rsid w:val="00F4120A"/>
    <w:rsid w:val="00F4670D"/>
    <w:rsid w:val="00F647A0"/>
    <w:rsid w:val="00F71116"/>
    <w:rsid w:val="00F71ABC"/>
    <w:rsid w:val="00F900CF"/>
    <w:rsid w:val="00FB42CD"/>
    <w:rsid w:val="00FC46DC"/>
    <w:rsid w:val="00FC588C"/>
    <w:rsid w:val="00FD4E84"/>
    <w:rsid w:val="00FE3609"/>
    <w:rsid w:val="00FE5058"/>
    <w:rsid w:val="00FF285B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7502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016E9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6E9F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C6534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653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5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3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5A3FA8-D7DE-4A35-B877-8A60FC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E8C5CE-2479-4DA8-B491-E8CA1D1190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EFC866-9D5D-4F5E-A11C-8E787A6A41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1039</Words>
  <Characters>6672</Characters>
  <Application>Microsoft Office Word</Application>
  <DocSecurity>0</DocSecurity>
  <Lines>215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43</cp:revision>
  <dcterms:created xsi:type="dcterms:W3CDTF">2023-11-17T02:16:00Z</dcterms:created>
  <dcterms:modified xsi:type="dcterms:W3CDTF">2025-11-12T23:24:00Z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